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C43" w:rsidRDefault="00622C43" w:rsidP="00622C43">
      <w:pPr>
        <w:shd w:val="clear" w:color="auto" w:fill="FFFFFF"/>
        <w:adjustRightInd/>
        <w:snapToGrid/>
        <w:spacing w:after="0"/>
        <w:outlineLvl w:val="0"/>
        <w:rPr>
          <w:rFonts w:ascii="simsun" w:eastAsia="宋体" w:hAnsi="simsun" w:cs="宋体" w:hint="eastAsia"/>
          <w:b/>
          <w:bCs/>
          <w:color w:val="2B2B2B"/>
          <w:spacing w:val="-23"/>
          <w:kern w:val="36"/>
          <w:sz w:val="36"/>
          <w:szCs w:val="36"/>
        </w:rPr>
      </w:pPr>
      <w:r>
        <w:rPr>
          <w:rFonts w:ascii="simsun" w:eastAsia="宋体" w:hAnsi="simsun" w:cs="宋体" w:hint="eastAsia"/>
          <w:b/>
          <w:bCs/>
          <w:color w:val="2B2B2B"/>
          <w:spacing w:val="-23"/>
          <w:kern w:val="36"/>
          <w:sz w:val="36"/>
          <w:szCs w:val="36"/>
        </w:rPr>
        <w:t>2</w:t>
      </w:r>
      <w:r w:rsidRPr="00622C43">
        <w:rPr>
          <w:rFonts w:ascii="simsun" w:eastAsia="宋体" w:hAnsi="simsun" w:cs="宋体"/>
          <w:b/>
          <w:bCs/>
          <w:color w:val="2B2B2B"/>
          <w:spacing w:val="-23"/>
          <w:kern w:val="36"/>
          <w:sz w:val="36"/>
          <w:szCs w:val="36"/>
        </w:rPr>
        <w:t>016</w:t>
      </w:r>
      <w:r w:rsidRPr="00622C43">
        <w:rPr>
          <w:rFonts w:ascii="simsun" w:eastAsia="宋体" w:hAnsi="simsun" w:cs="宋体"/>
          <w:b/>
          <w:bCs/>
          <w:color w:val="2B2B2B"/>
          <w:spacing w:val="-23"/>
          <w:kern w:val="36"/>
          <w:sz w:val="36"/>
          <w:szCs w:val="36"/>
        </w:rPr>
        <w:t>年度企业财务部工作总结</w:t>
      </w:r>
    </w:p>
    <w:p w:rsidR="00622C43" w:rsidRPr="00622C43" w:rsidRDefault="00622C43" w:rsidP="00622C43">
      <w:pPr>
        <w:shd w:val="clear" w:color="auto" w:fill="FFFFFF"/>
        <w:adjustRightInd/>
        <w:snapToGrid/>
        <w:spacing w:after="240" w:line="360" w:lineRule="atLeast"/>
        <w:rPr>
          <w:rFonts w:ascii="宋体" w:eastAsia="宋体" w:hAnsi="宋体" w:cs="宋体"/>
          <w:color w:val="2B2B2B"/>
          <w:sz w:val="21"/>
          <w:szCs w:val="21"/>
        </w:rPr>
      </w:pPr>
      <w:hyperlink r:id="rId4" w:tooltip="2016祝福语" w:history="1">
        <w:r w:rsidRPr="00622C43">
          <w:rPr>
            <w:rFonts w:ascii="宋体" w:eastAsia="宋体" w:hAnsi="宋体" w:cs="宋体" w:hint="eastAsia"/>
            <w:b/>
            <w:bCs/>
            <w:color w:val="2B2B2B"/>
            <w:sz w:val="21"/>
          </w:rPr>
          <w:t>2016</w:t>
        </w:r>
      </w:hyperlink>
      <w:r w:rsidRPr="00622C43">
        <w:rPr>
          <w:rFonts w:ascii="宋体" w:eastAsia="宋体" w:hAnsi="宋体" w:cs="宋体" w:hint="eastAsia"/>
          <w:b/>
          <w:bCs/>
          <w:color w:val="2B2B2B"/>
          <w:sz w:val="21"/>
        </w:rPr>
        <w:t>年度企业财务部工作总结</w:t>
      </w:r>
    </w:p>
    <w:p w:rsidR="00622C43" w:rsidRPr="00622C43" w:rsidRDefault="00622C43" w:rsidP="00622C43">
      <w:pPr>
        <w:shd w:val="clear" w:color="auto" w:fill="FFFFFF"/>
        <w:adjustRightInd/>
        <w:snapToGrid/>
        <w:spacing w:after="240" w:line="360" w:lineRule="atLeast"/>
        <w:rPr>
          <w:rFonts w:ascii="宋体" w:eastAsia="宋体" w:hAnsi="宋体" w:cs="宋体" w:hint="eastAsia"/>
          <w:color w:val="2B2B2B"/>
          <w:sz w:val="21"/>
          <w:szCs w:val="21"/>
        </w:rPr>
      </w:pPr>
      <w:r w:rsidRPr="00622C43">
        <w:rPr>
          <w:rFonts w:ascii="宋体" w:eastAsia="宋体" w:hAnsi="宋体" w:cs="宋体" w:hint="eastAsia"/>
          <w:color w:val="2B2B2B"/>
          <w:sz w:val="21"/>
          <w:szCs w:val="21"/>
        </w:rPr>
        <w:t>20xx年，财务部在公司领导的正确指导和各部门经理的通力合作及各位同仁的全力支持下，围绕公司工作中心做好为全公司服务的同时，认真组织会计核算，通过加强会计制度的建设、财务内部控制制度的建设，不断提高服务质量。圆满完成财务部各项工作，并很好地配合了公司的中心工作。</w:t>
      </w:r>
    </w:p>
    <w:p w:rsidR="00622C43" w:rsidRPr="00622C43" w:rsidRDefault="00622C43" w:rsidP="00622C43">
      <w:pPr>
        <w:shd w:val="clear" w:color="auto" w:fill="FFFFFF"/>
        <w:adjustRightInd/>
        <w:snapToGrid/>
        <w:spacing w:after="240" w:line="360" w:lineRule="atLeast"/>
        <w:rPr>
          <w:rFonts w:ascii="宋体" w:eastAsia="宋体" w:hAnsi="宋体" w:cs="宋体" w:hint="eastAsia"/>
          <w:color w:val="2B2B2B"/>
          <w:sz w:val="21"/>
          <w:szCs w:val="21"/>
        </w:rPr>
      </w:pPr>
      <w:r w:rsidRPr="00622C43">
        <w:rPr>
          <w:rFonts w:ascii="宋体" w:eastAsia="宋体" w:hAnsi="宋体" w:cs="宋体" w:hint="eastAsia"/>
          <w:color w:val="2B2B2B"/>
          <w:sz w:val="21"/>
          <w:szCs w:val="21"/>
        </w:rPr>
        <w:t>一、真履行职责，组织会计核算</w:t>
      </w:r>
    </w:p>
    <w:p w:rsidR="00622C43" w:rsidRPr="00622C43" w:rsidRDefault="00622C43" w:rsidP="00622C43">
      <w:pPr>
        <w:shd w:val="clear" w:color="auto" w:fill="FFFFFF"/>
        <w:adjustRightInd/>
        <w:snapToGrid/>
        <w:spacing w:after="288" w:line="360" w:lineRule="atLeast"/>
        <w:ind w:firstLine="480"/>
        <w:rPr>
          <w:rFonts w:ascii="宋体" w:eastAsia="宋体" w:hAnsi="宋体" w:cs="宋体" w:hint="eastAsia"/>
          <w:color w:val="2B2B2B"/>
          <w:sz w:val="21"/>
          <w:szCs w:val="21"/>
        </w:rPr>
      </w:pPr>
      <w:r w:rsidRPr="00622C43">
        <w:rPr>
          <w:rFonts w:ascii="宋体" w:eastAsia="宋体" w:hAnsi="宋体" w:cs="宋体" w:hint="eastAsia"/>
          <w:color w:val="2B2B2B"/>
          <w:sz w:val="21"/>
          <w:szCs w:val="21"/>
        </w:rPr>
        <w:t>组织财务活动、处理与各方面的财务关系是我部的本职工作，随着业务的不断扩张，记帐、登帐工作越来越重要。为提高工作效率，使会计核算从原始的计算和登记工作中解脱出来。我们在年初即进行了会计电算化的实施，经过一个月的数据初始化和三个月的手机结合，全体财务人员全都熟练掌握了财务软件的应用与操作，财务核算顺利过渡到用电算化处理业务。这为财务人员节约了时间，还大大提高了数据的查询功能，为财务分析打下了良好的基础，使财务工作上了一个新的台阶。</w:t>
      </w:r>
    </w:p>
    <w:p w:rsidR="00622C43" w:rsidRPr="00622C43" w:rsidRDefault="00622C43" w:rsidP="00622C43">
      <w:pPr>
        <w:shd w:val="clear" w:color="auto" w:fill="FFFFFF"/>
        <w:adjustRightInd/>
        <w:snapToGrid/>
        <w:spacing w:after="288" w:line="360" w:lineRule="atLeast"/>
        <w:ind w:firstLine="480"/>
        <w:rPr>
          <w:rFonts w:ascii="宋体" w:eastAsia="宋体" w:hAnsi="宋体" w:cs="宋体" w:hint="eastAsia"/>
          <w:color w:val="2B2B2B"/>
          <w:sz w:val="21"/>
          <w:szCs w:val="21"/>
        </w:rPr>
      </w:pPr>
      <w:r w:rsidRPr="00622C43">
        <w:rPr>
          <w:rFonts w:ascii="宋体" w:eastAsia="宋体" w:hAnsi="宋体" w:cs="宋体" w:hint="eastAsia"/>
          <w:color w:val="2B2B2B"/>
          <w:sz w:val="21"/>
          <w:szCs w:val="21"/>
        </w:rPr>
        <w:t>财务部一直人手较少,但在我们高效、有序的组织下，能够轻重缓急妥善处理各项工作。财务部每天都离不开资金的收付与财务报帐、记帐工作。这是财务部最平常最繁重的工作，一年来，我们及时为各项内外经济活动提供了应有的支持。基本上满足了各部门对我部的财务要求。公司资金流量一直很大,尤其是在x月至xx月收缴销售款的期间，现金流量巨大而繁琐，财务部邹治和胡蓉两位同志本着“认真、仔细、严谨”的工作作风,各项资金收付安全、准确、及时，没有出现过任何差错。全年累计实现资金收付达x亿xxxx万元。企业的各项经济活动最终都将以财务数据的方式展现出来。在财务核算工作中每一位财务人员尽职尽责，认真处理每一笔业务，为公司节省各项开支费用尽自己最大的努力。财务部全年审核原始单据xxxxx张，处理会计凭证xxxx张，准确无误地出具各类会计报表无数。</w:t>
      </w:r>
    </w:p>
    <w:p w:rsidR="00622C43" w:rsidRPr="00622C43" w:rsidRDefault="00622C43" w:rsidP="00622C43">
      <w:pPr>
        <w:shd w:val="clear" w:color="auto" w:fill="FFFFFF"/>
        <w:adjustRightInd/>
        <w:snapToGrid/>
        <w:spacing w:after="288" w:line="360" w:lineRule="atLeast"/>
        <w:ind w:firstLine="480"/>
        <w:rPr>
          <w:rFonts w:ascii="宋体" w:eastAsia="宋体" w:hAnsi="宋体" w:cs="宋体" w:hint="eastAsia"/>
          <w:color w:val="2B2B2B"/>
          <w:sz w:val="21"/>
          <w:szCs w:val="21"/>
        </w:rPr>
      </w:pPr>
      <w:r w:rsidRPr="00622C43">
        <w:rPr>
          <w:rFonts w:ascii="宋体" w:eastAsia="宋体" w:hAnsi="宋体" w:cs="宋体" w:hint="eastAsia"/>
          <w:color w:val="2B2B2B"/>
          <w:sz w:val="21"/>
          <w:szCs w:val="21"/>
        </w:rPr>
        <w:t>制度属于企业的硬性管理，任何成功的企业无一例外的有其严格的规章制度。长天公司从无到有，从当初的三两人到今天的上百人，规范各项经济行为已日益成为企业管理的主题。在过去的一年中，财务部相继出台了关于财产管理、合同签定、费用控制等方面的规章制度。为完善公司各项内部管理制度，建设财务管理内外环境尽了我们应尽的职责。</w:t>
      </w:r>
    </w:p>
    <w:p w:rsidR="00622C43" w:rsidRPr="00622C43" w:rsidRDefault="00622C43" w:rsidP="00622C43">
      <w:pPr>
        <w:shd w:val="clear" w:color="auto" w:fill="FFFFFF"/>
        <w:adjustRightInd/>
        <w:snapToGrid/>
        <w:spacing w:after="288" w:line="360" w:lineRule="atLeast"/>
        <w:ind w:firstLine="480"/>
        <w:rPr>
          <w:rFonts w:ascii="宋体" w:eastAsia="宋体" w:hAnsi="宋体" w:cs="宋体" w:hint="eastAsia"/>
          <w:color w:val="2B2B2B"/>
          <w:sz w:val="21"/>
          <w:szCs w:val="21"/>
        </w:rPr>
      </w:pPr>
      <w:r w:rsidRPr="00622C43">
        <w:rPr>
          <w:rFonts w:ascii="宋体" w:eastAsia="宋体" w:hAnsi="宋体" w:cs="宋体" w:hint="eastAsia"/>
          <w:color w:val="2B2B2B"/>
          <w:sz w:val="21"/>
          <w:szCs w:val="21"/>
        </w:rPr>
        <w:t>财务部除要认真负责地处理公司内部财务关系外，为达成本单位的任务，还要妥善处理外部各方面的财务关系。与外部建立并保持良好的联系。本年度财务部友好妥善地处理了各单位的往来款项的收支。同时与银行建立了优良的银企关系、与税务机构建立了良好的税企关系，全面处理了保险公司遗留资产的往来手续，并圆满完成了对统计、工商等各部门有关资料的申报。</w:t>
      </w:r>
    </w:p>
    <w:p w:rsidR="00622C43" w:rsidRPr="00622C43" w:rsidRDefault="00622C43" w:rsidP="00622C43">
      <w:pPr>
        <w:shd w:val="clear" w:color="auto" w:fill="FFFFFF"/>
        <w:adjustRightInd/>
        <w:snapToGrid/>
        <w:spacing w:after="288" w:line="360" w:lineRule="atLeast"/>
        <w:ind w:firstLine="480"/>
        <w:rPr>
          <w:rFonts w:ascii="宋体" w:eastAsia="宋体" w:hAnsi="宋体" w:cs="宋体" w:hint="eastAsia"/>
          <w:color w:val="2B2B2B"/>
          <w:sz w:val="21"/>
          <w:szCs w:val="21"/>
        </w:rPr>
      </w:pPr>
      <w:r w:rsidRPr="00622C43">
        <w:rPr>
          <w:rFonts w:ascii="宋体" w:eastAsia="宋体" w:hAnsi="宋体" w:cs="宋体" w:hint="eastAsia"/>
          <w:color w:val="2B2B2B"/>
          <w:sz w:val="21"/>
          <w:szCs w:val="21"/>
        </w:rPr>
        <w:t>二、资金调度和信贷工作</w:t>
      </w:r>
    </w:p>
    <w:p w:rsidR="00622C43" w:rsidRPr="00622C43" w:rsidRDefault="00622C43" w:rsidP="00622C43">
      <w:pPr>
        <w:shd w:val="clear" w:color="auto" w:fill="FFFFFF"/>
        <w:adjustRightInd/>
        <w:snapToGrid/>
        <w:spacing w:after="288" w:line="360" w:lineRule="atLeast"/>
        <w:ind w:firstLine="480"/>
        <w:rPr>
          <w:rFonts w:ascii="宋体" w:eastAsia="宋体" w:hAnsi="宋体" w:cs="宋体" w:hint="eastAsia"/>
          <w:color w:val="2B2B2B"/>
          <w:sz w:val="21"/>
          <w:szCs w:val="21"/>
        </w:rPr>
      </w:pPr>
      <w:r w:rsidRPr="00622C43">
        <w:rPr>
          <w:rFonts w:ascii="宋体" w:eastAsia="宋体" w:hAnsi="宋体" w:cs="宋体" w:hint="eastAsia"/>
          <w:color w:val="2B2B2B"/>
          <w:sz w:val="21"/>
          <w:szCs w:val="21"/>
        </w:rPr>
        <w:lastRenderedPageBreak/>
        <w:t>资金对于企业来说，就如“血液”对于人体一样重要。今年工程建设全面铺开，各经营管理机构逐步建立，新员工不断加盟。资金需求日益增加。尤其在x-x月份项目未能取得任何经济收益的情况下，公司承受了巨大的资金压力。我部根据工程建设和公司发展的要求，为确保资金使用单位各项工作的顺利开展，与总公司一起筹划、合理安排调度资金</w:t>
      </w:r>
      <w:bookmarkStart w:id="0" w:name="gkstk1"/>
      <w:bookmarkEnd w:id="0"/>
      <w:r w:rsidRPr="00622C43">
        <w:rPr>
          <w:rFonts w:ascii="宋体" w:eastAsia="宋体" w:hAnsi="宋体" w:cs="宋体"/>
          <w:color w:val="2B2B2B"/>
          <w:sz w:val="21"/>
          <w:szCs w:val="21"/>
        </w:rPr>
        <w:fldChar w:fldCharType="begin"/>
      </w:r>
      <w:r w:rsidRPr="00622C43">
        <w:rPr>
          <w:rFonts w:ascii="宋体" w:eastAsia="宋体" w:hAnsi="宋体" w:cs="宋体"/>
          <w:color w:val="2B2B2B"/>
          <w:sz w:val="21"/>
          <w:szCs w:val="21"/>
        </w:rPr>
        <w:instrText xml:space="preserve"> HYPERLINK "http://www.gkstk.com/article/wk-78500000968662.html" \l "gkstk1" </w:instrText>
      </w:r>
      <w:r w:rsidRPr="00622C43">
        <w:rPr>
          <w:rFonts w:ascii="宋体" w:eastAsia="宋体" w:hAnsi="宋体" w:cs="宋体"/>
          <w:color w:val="2B2B2B"/>
          <w:sz w:val="21"/>
          <w:szCs w:val="21"/>
        </w:rPr>
        <w:fldChar w:fldCharType="separate"/>
      </w:r>
      <w:r w:rsidRPr="00622C43">
        <w:rPr>
          <w:rFonts w:ascii="宋体" w:eastAsia="宋体" w:hAnsi="宋体" w:cs="宋体" w:hint="eastAsia"/>
          <w:color w:val="2B2B2B"/>
          <w:sz w:val="21"/>
        </w:rPr>
        <w:t>2016年度企业财务部工作总结</w:t>
      </w:r>
      <w:r w:rsidRPr="00622C43">
        <w:rPr>
          <w:rFonts w:ascii="宋体" w:eastAsia="宋体" w:hAnsi="宋体" w:cs="宋体"/>
          <w:color w:val="2B2B2B"/>
          <w:sz w:val="21"/>
          <w:szCs w:val="21"/>
        </w:rPr>
        <w:fldChar w:fldCharType="end"/>
      </w:r>
      <w:hyperlink r:id="rId5" w:history="1">
        <w:r w:rsidRPr="00622C43">
          <w:rPr>
            <w:rFonts w:ascii="宋体" w:eastAsia="宋体" w:hAnsi="宋体" w:cs="宋体" w:hint="eastAsia"/>
            <w:color w:val="2B2B2B"/>
            <w:sz w:val="21"/>
          </w:rPr>
          <w:t>2016年度企业财务部工作总结</w:t>
        </w:r>
      </w:hyperlink>
      <w:r w:rsidRPr="00622C43">
        <w:rPr>
          <w:rFonts w:ascii="宋体" w:eastAsia="宋体" w:hAnsi="宋体" w:cs="宋体" w:hint="eastAsia"/>
          <w:color w:val="2B2B2B"/>
          <w:sz w:val="21"/>
          <w:szCs w:val="21"/>
        </w:rPr>
        <w:t>。同时财务部还全面承担了x月份开始的销售收款和银行按揭工作，在全体财务人员和招商人员的共同努力下全力以赴地做好了资金的快速回笼。保证了市场建设的顺利进行，及时偿还了银行到期贷款，全年累计完成投资x.x亿元，偿还到期贷款xxxx万元。资金的成功运作保证了长天和东方公司的正常运转，更是继续树立了东方公司“aaa资信企业”的良好形象。</w:t>
      </w:r>
    </w:p>
    <w:p w:rsidR="00622C43" w:rsidRPr="00622C43" w:rsidRDefault="00622C43" w:rsidP="00622C43">
      <w:pPr>
        <w:shd w:val="clear" w:color="auto" w:fill="FFFFFF"/>
        <w:adjustRightInd/>
        <w:snapToGrid/>
        <w:spacing w:after="288" w:line="360" w:lineRule="atLeast"/>
        <w:ind w:firstLine="480"/>
        <w:rPr>
          <w:rFonts w:ascii="宋体" w:eastAsia="宋体" w:hAnsi="宋体" w:cs="宋体" w:hint="eastAsia"/>
          <w:color w:val="2B2B2B"/>
          <w:sz w:val="21"/>
          <w:szCs w:val="21"/>
        </w:rPr>
      </w:pPr>
      <w:r w:rsidRPr="00622C43">
        <w:rPr>
          <w:rFonts w:ascii="宋体" w:eastAsia="宋体" w:hAnsi="宋体" w:cs="宋体" w:hint="eastAsia"/>
          <w:color w:val="2B2B2B"/>
          <w:sz w:val="21"/>
          <w:szCs w:val="21"/>
        </w:rPr>
        <w:t>自项目启动以来，一直有多家银行向公司进行信贷营销。为了公司的长足发展，财务部与工行东塘支行建立了信贷关系，以期达到积累企业信誉的目的。我部于x月—x月向银行申请房地产开发贷款xxxx万元。期间收集、整理了大量资料，编制各类贷款报告，与银行人员商谈贷款工作，多次接待银行各级领导的视察，在完成贷款工作的同时与银行建立了良好的合作伙伴关系，同时使我们对贷款工作有了全面的了解，学到了新的业务知识。</w:t>
      </w:r>
    </w:p>
    <w:p w:rsidR="00622C43" w:rsidRPr="00622C43" w:rsidRDefault="00622C43" w:rsidP="00622C43">
      <w:pPr>
        <w:shd w:val="clear" w:color="auto" w:fill="FFFFFF"/>
        <w:adjustRightInd/>
        <w:snapToGrid/>
        <w:spacing w:after="288" w:line="360" w:lineRule="atLeast"/>
        <w:ind w:firstLine="480"/>
        <w:rPr>
          <w:rFonts w:ascii="宋体" w:eastAsia="宋体" w:hAnsi="宋体" w:cs="宋体" w:hint="eastAsia"/>
          <w:color w:val="2B2B2B"/>
          <w:sz w:val="21"/>
          <w:szCs w:val="21"/>
        </w:rPr>
      </w:pPr>
      <w:r w:rsidRPr="00622C43">
        <w:rPr>
          <w:rFonts w:ascii="宋体" w:eastAsia="宋体" w:hAnsi="宋体" w:cs="宋体" w:hint="eastAsia"/>
          <w:color w:val="2B2B2B"/>
          <w:sz w:val="21"/>
          <w:szCs w:val="21"/>
        </w:rPr>
        <w:t>三、全力协助招商工作</w:t>
      </w:r>
    </w:p>
    <w:p w:rsidR="00622C43" w:rsidRPr="00622C43" w:rsidRDefault="00622C43" w:rsidP="00622C43">
      <w:pPr>
        <w:shd w:val="clear" w:color="auto" w:fill="FFFFFF"/>
        <w:adjustRightInd/>
        <w:snapToGrid/>
        <w:spacing w:after="288" w:line="360" w:lineRule="atLeast"/>
        <w:ind w:firstLine="480"/>
        <w:rPr>
          <w:rFonts w:ascii="宋体" w:eastAsia="宋体" w:hAnsi="宋体" w:cs="宋体" w:hint="eastAsia"/>
          <w:color w:val="2B2B2B"/>
          <w:sz w:val="21"/>
          <w:szCs w:val="21"/>
        </w:rPr>
      </w:pPr>
      <w:r w:rsidRPr="00622C43">
        <w:rPr>
          <w:rFonts w:ascii="宋体" w:eastAsia="宋体" w:hAnsi="宋体" w:cs="宋体" w:hint="eastAsia"/>
          <w:color w:val="2B2B2B"/>
          <w:sz w:val="21"/>
          <w:szCs w:val="21"/>
        </w:rPr>
        <w:t>招商是本年度的重中之重，招商政策的优劣与否直接关系到公司的生存和发展。财务部协助公司领导做了大量的财务分析和市场调查。全面参与了公司招商政策的制定，为公司制定销售价格、租赁价格，出台各项招商政策（</w:t>
      </w:r>
      <w:hyperlink r:id="rId6" w:history="1">
        <w:r w:rsidRPr="00622C43">
          <w:rPr>
            <w:rFonts w:ascii="宋体" w:eastAsia="宋体" w:hAnsi="宋体" w:cs="宋体" w:hint="eastAsia"/>
            <w:color w:val="2B2B2B"/>
            <w:sz w:val="21"/>
          </w:rPr>
          <w:t>2016年爱岗敬业工作总结</w:t>
        </w:r>
      </w:hyperlink>
      <w:r w:rsidRPr="00622C43">
        <w:rPr>
          <w:rFonts w:ascii="宋体" w:eastAsia="宋体" w:hAnsi="宋体" w:cs="宋体" w:hint="eastAsia"/>
          <w:color w:val="2B2B2B"/>
          <w:sz w:val="21"/>
          <w:szCs w:val="21"/>
        </w:rPr>
        <w:t>）和调动招商积极性和主观能动性提供财务参考。</w:t>
      </w:r>
    </w:p>
    <w:p w:rsidR="00622C43" w:rsidRPr="00622C43" w:rsidRDefault="00622C43" w:rsidP="00622C43">
      <w:pPr>
        <w:shd w:val="clear" w:color="auto" w:fill="FFFFFF"/>
        <w:adjustRightInd/>
        <w:snapToGrid/>
        <w:spacing w:after="288" w:line="360" w:lineRule="atLeast"/>
        <w:ind w:firstLine="480"/>
        <w:rPr>
          <w:rFonts w:ascii="宋体" w:eastAsia="宋体" w:hAnsi="宋体" w:cs="宋体" w:hint="eastAsia"/>
          <w:color w:val="2B2B2B"/>
          <w:sz w:val="21"/>
          <w:szCs w:val="21"/>
        </w:rPr>
      </w:pPr>
      <w:r w:rsidRPr="00622C43">
        <w:rPr>
          <w:rFonts w:ascii="宋体" w:eastAsia="宋体" w:hAnsi="宋体" w:cs="宋体" w:hint="eastAsia"/>
          <w:color w:val="2B2B2B"/>
          <w:sz w:val="21"/>
          <w:szCs w:val="21"/>
        </w:rPr>
        <w:t>由于董事长、总经理正确的决策和超前的预见，以及全体员工的不懈努力，招商工作取得了可喜的成绩。根据财务统计数据截至xx月xx日，门店销售：xxx个、住房销售xxx个，成交率xx.xx%，成交额xxxxx万元，实收房款xxxx万元，尚有未收房款xxxx万元，资金回收率为xx.xx%；预定门店xx套，收取定金xxx万元。出租自有门店xx套，收取定金xx万元，出租率xx.xx%。在这x个月中，财务部和招商部同心协力，加班加点，尤其是在审批至xx月xx日的按揭贷款中,表现了两部门不怕苦不怕累的良好工作作风。当月工行东塘支行向公司发放按揭贷款xxxx万元，创该行月发放按揭贷款的最高记录。确实取得了骄人的业绩</w:t>
      </w:r>
      <w:bookmarkStart w:id="1" w:name="gkstk2"/>
      <w:bookmarkEnd w:id="1"/>
      <w:r w:rsidRPr="00622C43">
        <w:rPr>
          <w:rFonts w:ascii="宋体" w:eastAsia="宋体" w:hAnsi="宋体" w:cs="宋体"/>
          <w:color w:val="2B2B2B"/>
          <w:sz w:val="21"/>
          <w:szCs w:val="21"/>
        </w:rPr>
        <w:fldChar w:fldCharType="begin"/>
      </w:r>
      <w:r w:rsidRPr="00622C43">
        <w:rPr>
          <w:rFonts w:ascii="宋体" w:eastAsia="宋体" w:hAnsi="宋体" w:cs="宋体"/>
          <w:color w:val="2B2B2B"/>
          <w:sz w:val="21"/>
          <w:szCs w:val="21"/>
        </w:rPr>
        <w:instrText xml:space="preserve"> HYPERLINK "http://www.gkstk.com/article/wk-78500000968662.html" \l "gkstk2" </w:instrText>
      </w:r>
      <w:r w:rsidRPr="00622C43">
        <w:rPr>
          <w:rFonts w:ascii="宋体" w:eastAsia="宋体" w:hAnsi="宋体" w:cs="宋体"/>
          <w:color w:val="2B2B2B"/>
          <w:sz w:val="21"/>
          <w:szCs w:val="21"/>
        </w:rPr>
        <w:fldChar w:fldCharType="separate"/>
      </w:r>
      <w:r w:rsidRPr="00622C43">
        <w:rPr>
          <w:rFonts w:ascii="宋体" w:eastAsia="宋体" w:hAnsi="宋体" w:cs="宋体" w:hint="eastAsia"/>
          <w:color w:val="2B2B2B"/>
          <w:sz w:val="21"/>
        </w:rPr>
        <w:t>2016年度企业财务部工作总结</w:t>
      </w:r>
      <w:r w:rsidRPr="00622C43">
        <w:rPr>
          <w:rFonts w:ascii="宋体" w:eastAsia="宋体" w:hAnsi="宋体" w:cs="宋体"/>
          <w:color w:val="2B2B2B"/>
          <w:sz w:val="21"/>
          <w:szCs w:val="21"/>
        </w:rPr>
        <w:fldChar w:fldCharType="end"/>
      </w:r>
      <w:r w:rsidRPr="00622C43">
        <w:rPr>
          <w:rFonts w:ascii="宋体" w:eastAsia="宋体" w:hAnsi="宋体" w:cs="宋体" w:hint="eastAsia"/>
          <w:color w:val="2B2B2B"/>
          <w:sz w:val="21"/>
          <w:szCs w:val="21"/>
        </w:rPr>
        <w:t>文章</w:t>
      </w:r>
      <w:hyperlink r:id="rId7" w:history="1">
        <w:r w:rsidRPr="00622C43">
          <w:rPr>
            <w:rFonts w:ascii="宋体" w:eastAsia="宋体" w:hAnsi="宋体" w:cs="宋体" w:hint="eastAsia"/>
            <w:color w:val="2B2B2B"/>
            <w:sz w:val="21"/>
          </w:rPr>
          <w:t>2016年度企业财务部工作总结</w:t>
        </w:r>
      </w:hyperlink>
      <w:r w:rsidRPr="00622C43">
        <w:rPr>
          <w:rFonts w:ascii="宋体" w:eastAsia="宋体" w:hAnsi="宋体" w:cs="宋体" w:hint="eastAsia"/>
          <w:color w:val="2B2B2B"/>
          <w:sz w:val="21"/>
          <w:szCs w:val="21"/>
        </w:rPr>
        <w:t>出自</w:t>
      </w:r>
      <w:hyperlink r:id="rId8" w:history="1">
        <w:r w:rsidRPr="00622C43">
          <w:rPr>
            <w:rFonts w:ascii="宋体" w:eastAsia="宋体" w:hAnsi="宋体" w:cs="宋体" w:hint="eastAsia"/>
            <w:color w:val="2B2B2B"/>
            <w:sz w:val="21"/>
          </w:rPr>
          <w:t>http://www.gkstk.com/article/wk-78500000968662.html</w:t>
        </w:r>
      </w:hyperlink>
      <w:r w:rsidRPr="00622C43">
        <w:rPr>
          <w:rFonts w:ascii="宋体" w:eastAsia="宋体" w:hAnsi="宋体" w:cs="宋体" w:hint="eastAsia"/>
          <w:color w:val="2B2B2B"/>
          <w:sz w:val="21"/>
          <w:szCs w:val="21"/>
        </w:rPr>
        <w:t>，转载请保留此链接！。</w:t>
      </w:r>
    </w:p>
    <w:p w:rsidR="00622C43" w:rsidRPr="00622C43" w:rsidRDefault="00622C43" w:rsidP="00622C43">
      <w:pPr>
        <w:shd w:val="clear" w:color="auto" w:fill="FFFFFF"/>
        <w:adjustRightInd/>
        <w:snapToGrid/>
        <w:spacing w:after="288" w:line="360" w:lineRule="atLeast"/>
        <w:ind w:firstLine="480"/>
        <w:rPr>
          <w:rFonts w:ascii="宋体" w:eastAsia="宋体" w:hAnsi="宋体" w:cs="宋体" w:hint="eastAsia"/>
          <w:color w:val="2B2B2B"/>
          <w:sz w:val="21"/>
          <w:szCs w:val="21"/>
        </w:rPr>
      </w:pPr>
      <w:r w:rsidRPr="00622C43">
        <w:rPr>
          <w:rFonts w:ascii="宋体" w:eastAsia="宋体" w:hAnsi="宋体" w:cs="宋体" w:hint="eastAsia"/>
          <w:b/>
          <w:bCs/>
          <w:color w:val="2B2B2B"/>
          <w:sz w:val="21"/>
        </w:rPr>
        <w:t>2016年度企业财务部工作总结</w:t>
      </w:r>
    </w:p>
    <w:p w:rsidR="00622C43" w:rsidRPr="00622C43" w:rsidRDefault="00622C43" w:rsidP="00622C43">
      <w:pPr>
        <w:shd w:val="clear" w:color="auto" w:fill="FFFFFF"/>
        <w:adjustRightInd/>
        <w:snapToGrid/>
        <w:spacing w:after="288" w:line="360" w:lineRule="atLeast"/>
        <w:ind w:firstLine="480"/>
        <w:rPr>
          <w:rFonts w:ascii="宋体" w:eastAsia="宋体" w:hAnsi="宋体" w:cs="宋体" w:hint="eastAsia"/>
          <w:color w:val="2B2B2B"/>
          <w:sz w:val="21"/>
          <w:szCs w:val="21"/>
        </w:rPr>
      </w:pPr>
      <w:r w:rsidRPr="00622C43">
        <w:rPr>
          <w:rFonts w:ascii="宋体" w:eastAsia="宋体" w:hAnsi="宋体" w:cs="宋体" w:hint="eastAsia"/>
          <w:color w:val="2B2B2B"/>
          <w:sz w:val="21"/>
          <w:szCs w:val="21"/>
        </w:rPr>
        <w:t>20**-05-20财务部紧紧围绕集团公司的发展方向，在为全公司提供服务的同时，认真组织会计核算，规范各项财务基础工作，</w:t>
      </w:r>
    </w:p>
    <w:p w:rsidR="00622C43" w:rsidRPr="00622C43" w:rsidRDefault="00622C43" w:rsidP="00622C43">
      <w:pPr>
        <w:shd w:val="clear" w:color="auto" w:fill="FFFFFF"/>
        <w:adjustRightInd/>
        <w:snapToGrid/>
        <w:spacing w:after="288" w:line="360" w:lineRule="atLeast"/>
        <w:ind w:firstLine="480"/>
        <w:rPr>
          <w:rFonts w:ascii="宋体" w:eastAsia="宋体" w:hAnsi="宋体" w:cs="宋体" w:hint="eastAsia"/>
          <w:color w:val="2B2B2B"/>
          <w:sz w:val="21"/>
          <w:szCs w:val="21"/>
        </w:rPr>
      </w:pPr>
      <w:r w:rsidRPr="00622C43">
        <w:rPr>
          <w:rFonts w:ascii="宋体" w:eastAsia="宋体" w:hAnsi="宋体" w:cs="宋体" w:hint="eastAsia"/>
          <w:color w:val="2B2B2B"/>
          <w:sz w:val="21"/>
          <w:szCs w:val="21"/>
        </w:rPr>
        <w:t>企业财务部年度工作总结。站在财务管理和战略管理的角度，以成本为中心、资金为纽带，不断提高财务服务质量。在20xx年做了大量细致的工作：</w:t>
      </w:r>
    </w:p>
    <w:p w:rsidR="00622C43" w:rsidRPr="00622C43" w:rsidRDefault="00622C43" w:rsidP="00622C43">
      <w:pPr>
        <w:shd w:val="clear" w:color="auto" w:fill="FFFFFF"/>
        <w:adjustRightInd/>
        <w:snapToGrid/>
        <w:spacing w:after="288" w:line="360" w:lineRule="atLeast"/>
        <w:ind w:firstLine="480"/>
        <w:rPr>
          <w:rFonts w:ascii="宋体" w:eastAsia="宋体" w:hAnsi="宋体" w:cs="宋体" w:hint="eastAsia"/>
          <w:color w:val="2B2B2B"/>
          <w:sz w:val="21"/>
          <w:szCs w:val="21"/>
        </w:rPr>
      </w:pPr>
      <w:r w:rsidRPr="00622C43">
        <w:rPr>
          <w:rFonts w:ascii="宋体" w:eastAsia="宋体" w:hAnsi="宋体" w:cs="宋体" w:hint="eastAsia"/>
          <w:color w:val="2B2B2B"/>
          <w:sz w:val="21"/>
          <w:szCs w:val="21"/>
        </w:rPr>
        <w:lastRenderedPageBreak/>
        <w:t>一、严格遵守财务管理制度和税收法规，认真履行职责，组织会计核算财务部的主要职责是做好财务核算，进行会计监督。财务部全体人员一直严格遵守国家财务会计制度、税收法规、集团总公司的财务制度及国家其他财经法律法规，认真履行财务部的工作职责。从收费到出纳各项原始收支的操作；从地磅到统计各项基础数据的录入、统计报表的编制；从审核原始凭证、会计记账凭证的录入，到编制财务会计报表；从各项税费的计提到纳税申报、上缴；从资金计划的安排，到各项资金的统一调拨、支付等等，每位财务人员都勤勤恳恳、任劳任怨、努力做好本职工作，认真执行企业会计制度，实现了会计信息收集、处理和传递的及时性、准确性。</w:t>
      </w:r>
    </w:p>
    <w:p w:rsidR="00622C43" w:rsidRPr="00622C43" w:rsidRDefault="00622C43" w:rsidP="00622C43">
      <w:pPr>
        <w:shd w:val="clear" w:color="auto" w:fill="FFFFFF"/>
        <w:adjustRightInd/>
        <w:snapToGrid/>
        <w:spacing w:after="288" w:line="360" w:lineRule="atLeast"/>
        <w:ind w:firstLine="480"/>
        <w:rPr>
          <w:rFonts w:ascii="宋体" w:eastAsia="宋体" w:hAnsi="宋体" w:cs="宋体" w:hint="eastAsia"/>
          <w:color w:val="2B2B2B"/>
          <w:sz w:val="21"/>
          <w:szCs w:val="21"/>
        </w:rPr>
      </w:pPr>
      <w:r w:rsidRPr="00622C43">
        <w:rPr>
          <w:rFonts w:ascii="宋体" w:eastAsia="宋体" w:hAnsi="宋体" w:cs="宋体" w:hint="eastAsia"/>
          <w:color w:val="2B2B2B"/>
          <w:sz w:val="21"/>
          <w:szCs w:val="21"/>
        </w:rPr>
        <w:t>二、以实施erp软件为契机，规范各项财务基础工作用在经过两个月的erp项目的筹建和准备工作后，财务部按新企业会计制度的要求、结合集团公司实际情况着手进行了erp项目销售管理、采购管理、合同管理、库存管理各模块的初始化工作。对供应商、客户、存货、部门等基础资料的设置均根据实际的业务流程，并针对平时统计和销售时发现的问题和不足进行了改进和完善。如：设置"存货调价单"，使油品的销售价格按照即定的流程规范操作；设置普通采购订单和特殊采购订单，规范普通采购业务和特殊采购业务的操作流程；在配合资产部实物管理部门对所有实物资产进行全面清理的基础上，将各项实物资产分为9大类，并在此基础上，完成了erp系统库存管理模块的初始化工作。在8月初正式运行erp系统，并于10月初结束了原统计软件同时运行的局面。目前已将财务会计模块升级到 erp系统中并且运行良好。</w:t>
      </w:r>
    </w:p>
    <w:p w:rsidR="00622C43" w:rsidRPr="00622C43" w:rsidRDefault="00622C43" w:rsidP="00622C43">
      <w:pPr>
        <w:shd w:val="clear" w:color="auto" w:fill="FFFFFF"/>
        <w:adjustRightInd/>
        <w:snapToGrid/>
        <w:spacing w:after="288" w:line="360" w:lineRule="atLeast"/>
        <w:ind w:firstLine="480"/>
        <w:rPr>
          <w:rFonts w:ascii="宋体" w:eastAsia="宋体" w:hAnsi="宋体" w:cs="宋体" w:hint="eastAsia"/>
          <w:color w:val="2B2B2B"/>
          <w:sz w:val="21"/>
          <w:szCs w:val="21"/>
        </w:rPr>
      </w:pPr>
      <w:r w:rsidRPr="00622C43">
        <w:rPr>
          <w:rFonts w:ascii="宋体" w:eastAsia="宋体" w:hAnsi="宋体" w:cs="宋体" w:hint="eastAsia"/>
          <w:color w:val="2B2B2B"/>
          <w:sz w:val="21"/>
          <w:szCs w:val="21"/>
        </w:rPr>
        <w:t>三、制订财务成本核算体系，严格控制成本费用根据集团年初下达的企业经济责任指标，财务部对相关经济责任指标进行了分解，制订了成本核算方案，合理确认各项收入额，统一了成本和费用支出的核算标准，进行了医院的科室成本核算工作，对科室进行了绩效考核。在财务执行过程中，严格控制费用。财务部每月度汇总收入、成本与费用的执行情况，每月中旬到各责任单位分析经营情况和指标的完成情况，协助各责任单位负责人加强经营管理，提高经济效益。</w:t>
      </w:r>
    </w:p>
    <w:p w:rsidR="00622C43" w:rsidRPr="00622C43" w:rsidRDefault="00622C43" w:rsidP="00622C43">
      <w:pPr>
        <w:shd w:val="clear" w:color="auto" w:fill="FFFFFF"/>
        <w:adjustRightInd/>
        <w:snapToGrid/>
        <w:spacing w:after="288" w:line="360" w:lineRule="atLeast"/>
        <w:ind w:firstLine="480"/>
        <w:rPr>
          <w:rFonts w:ascii="宋体" w:eastAsia="宋体" w:hAnsi="宋体" w:cs="宋体" w:hint="eastAsia"/>
          <w:color w:val="2B2B2B"/>
          <w:sz w:val="21"/>
          <w:szCs w:val="21"/>
        </w:rPr>
      </w:pPr>
      <w:r w:rsidRPr="00622C43">
        <w:rPr>
          <w:rFonts w:ascii="宋体" w:eastAsia="宋体" w:hAnsi="宋体" w:cs="宋体" w:hint="eastAsia"/>
          <w:color w:val="2B2B2B"/>
          <w:sz w:val="21"/>
          <w:szCs w:val="21"/>
        </w:rPr>
        <w:t>四、资金调控有序，合理控制集团总体资金规模由于原材料市场的价格不稳定，销售市场也变化不定，在油品生产与销售方面需要占用大量的资金。为此，财务部一方面及时与客户对账，加强销售货款的及时回</w:t>
      </w:r>
    </w:p>
    <w:p w:rsidR="00622C43" w:rsidRPr="00622C43" w:rsidRDefault="00622C43" w:rsidP="00622C43">
      <w:pPr>
        <w:shd w:val="clear" w:color="auto" w:fill="FFFFFF"/>
        <w:adjustRightInd/>
        <w:snapToGrid/>
        <w:spacing w:after="288" w:line="360" w:lineRule="atLeast"/>
        <w:ind w:firstLine="480"/>
        <w:rPr>
          <w:rFonts w:ascii="宋体" w:eastAsia="宋体" w:hAnsi="宋体" w:cs="宋体" w:hint="eastAsia"/>
          <w:color w:val="2B2B2B"/>
          <w:sz w:val="21"/>
          <w:szCs w:val="21"/>
        </w:rPr>
      </w:pPr>
      <w:r w:rsidRPr="00622C43">
        <w:rPr>
          <w:rFonts w:ascii="宋体" w:eastAsia="宋体" w:hAnsi="宋体" w:cs="宋体" w:hint="eastAsia"/>
          <w:color w:val="2B2B2B"/>
          <w:sz w:val="21"/>
          <w:szCs w:val="21"/>
        </w:rPr>
        <w:t>回笼，在资金安排上，做到公正、透明，先急后缓；另一方面，根据集团公司经营方针与计划，合理地配合资金部安排融资进度与额度，通过以资金为纽带的综合调控，促进了整个集团生产经营发展的有序进行。</w:t>
      </w:r>
    </w:p>
    <w:p w:rsidR="00622C43" w:rsidRPr="00622C43" w:rsidRDefault="00622C43" w:rsidP="00622C43">
      <w:pPr>
        <w:shd w:val="clear" w:color="auto" w:fill="FFFFFF"/>
        <w:adjustRightInd/>
        <w:snapToGrid/>
        <w:spacing w:after="288" w:line="360" w:lineRule="atLeast"/>
        <w:rPr>
          <w:rFonts w:ascii="宋体" w:eastAsia="宋体" w:hAnsi="宋体" w:cs="宋体" w:hint="eastAsia"/>
          <w:color w:val="2B2B2B"/>
          <w:sz w:val="21"/>
          <w:szCs w:val="21"/>
        </w:rPr>
      </w:pPr>
      <w:r w:rsidRPr="00622C43">
        <w:rPr>
          <w:rFonts w:ascii="宋体" w:eastAsia="宋体" w:hAnsi="宋体" w:cs="宋体" w:hint="eastAsia"/>
          <w:color w:val="2B2B2B"/>
          <w:sz w:val="21"/>
          <w:szCs w:val="21"/>
        </w:rPr>
        <w:t>#from 2016年度企业财务部工作总结来自</w:t>
      </w:r>
      <w:hyperlink r:id="rId9" w:history="1">
        <w:r w:rsidRPr="00622C43">
          <w:rPr>
            <w:rFonts w:ascii="宋体" w:eastAsia="宋体" w:hAnsi="宋体" w:cs="宋体" w:hint="eastAsia"/>
            <w:color w:val="2B2B2B"/>
            <w:sz w:val="21"/>
          </w:rPr>
          <w:t>学优网http://www.gkstk.com/</w:t>
        </w:r>
      </w:hyperlink>
      <w:r w:rsidRPr="00622C43">
        <w:rPr>
          <w:rFonts w:ascii="宋体" w:eastAsia="宋体" w:hAnsi="宋体" w:cs="宋体" w:hint="eastAsia"/>
          <w:color w:val="2B2B2B"/>
          <w:sz w:val="21"/>
        </w:rPr>
        <w:t> </w:t>
      </w:r>
      <w:r w:rsidRPr="00622C43">
        <w:rPr>
          <w:rFonts w:ascii="宋体" w:eastAsia="宋体" w:hAnsi="宋体" w:cs="宋体" w:hint="eastAsia"/>
          <w:color w:val="2B2B2B"/>
          <w:sz w:val="21"/>
          <w:szCs w:val="21"/>
        </w:rPr>
        <w:t>end#</w:t>
      </w:r>
    </w:p>
    <w:p w:rsidR="00622C43" w:rsidRPr="00622C43" w:rsidRDefault="00622C43" w:rsidP="00622C43">
      <w:pPr>
        <w:shd w:val="clear" w:color="auto" w:fill="FFFFFF"/>
        <w:adjustRightInd/>
        <w:snapToGrid/>
        <w:spacing w:after="288" w:line="360" w:lineRule="atLeast"/>
        <w:ind w:firstLine="480"/>
        <w:rPr>
          <w:rFonts w:ascii="宋体" w:eastAsia="宋体" w:hAnsi="宋体" w:cs="宋体" w:hint="eastAsia"/>
          <w:color w:val="2B2B2B"/>
          <w:sz w:val="21"/>
          <w:szCs w:val="21"/>
        </w:rPr>
      </w:pPr>
      <w:r w:rsidRPr="00622C43">
        <w:rPr>
          <w:rFonts w:ascii="宋体" w:eastAsia="宋体" w:hAnsi="宋体" w:cs="宋体" w:hint="eastAsia"/>
          <w:color w:val="2B2B2B"/>
          <w:sz w:val="21"/>
          <w:szCs w:val="21"/>
        </w:rPr>
        <w:t>五、加强财务管理制度建设，提高财务信息质量财务部根据公司原制定的《财务收支管理细则》的实际执行情况，为进一步规范本集团的财务工作、提高会计信息的质量，财</w:t>
      </w:r>
      <w:r w:rsidRPr="00622C43">
        <w:rPr>
          <w:rFonts w:ascii="宋体" w:eastAsia="宋体" w:hAnsi="宋体" w:cs="宋体" w:hint="eastAsia"/>
          <w:color w:val="2B2B2B"/>
          <w:sz w:val="21"/>
          <w:szCs w:val="21"/>
        </w:rPr>
        <w:lastRenderedPageBreak/>
        <w:t>务部比较全面的制定了财务管理制度体系，包括：财务部组织机构和岗位职责、财务核算制度、内部控制制度、erp管理制度、预算管理制度，。通过对财务人员的职责分工，对各公司的会计核算到会计报表从报送时间及时性、数据准确性、报表格式规范化、完整性等方面做了比较系统的规定，从而逐步提高会计信息的质量，为领导决策和管理者进行财务分析提供了可靠、有用的信息。平时财务部通过开展定期或不定期的交流会，解决前期工作中出现的问题，布置后期的主要工作，逐步规范各项财务行为，使财务工作的各个环节按一定的财务规则、程序有效地运行和控制。</w:t>
      </w:r>
    </w:p>
    <w:p w:rsidR="00622C43" w:rsidRPr="00622C43" w:rsidRDefault="00622C43" w:rsidP="00622C43">
      <w:pPr>
        <w:shd w:val="clear" w:color="auto" w:fill="FFFFFF"/>
        <w:adjustRightInd/>
        <w:snapToGrid/>
        <w:spacing w:after="288" w:line="360" w:lineRule="atLeast"/>
        <w:ind w:firstLine="480"/>
        <w:rPr>
          <w:rFonts w:ascii="宋体" w:eastAsia="宋体" w:hAnsi="宋体" w:cs="宋体" w:hint="eastAsia"/>
          <w:color w:val="2B2B2B"/>
          <w:sz w:val="21"/>
          <w:szCs w:val="21"/>
        </w:rPr>
      </w:pPr>
      <w:r w:rsidRPr="00622C43">
        <w:rPr>
          <w:rFonts w:ascii="宋体" w:eastAsia="宋体" w:hAnsi="宋体" w:cs="宋体" w:hint="eastAsia"/>
          <w:color w:val="2B2B2B"/>
          <w:sz w:val="21"/>
          <w:szCs w:val="21"/>
        </w:rPr>
        <w:t>六、开展了以涉税业务和执行企业会计制度、会计法及其他财经法律、法规的自查活动</w:t>
      </w:r>
    </w:p>
    <w:p w:rsidR="00622C43" w:rsidRPr="00622C43" w:rsidRDefault="00622C43" w:rsidP="00622C43">
      <w:pPr>
        <w:shd w:val="clear" w:color="auto" w:fill="FFFFFF"/>
        <w:adjustRightInd/>
        <w:snapToGrid/>
        <w:spacing w:after="288" w:line="360" w:lineRule="atLeast"/>
        <w:ind w:firstLine="480"/>
        <w:rPr>
          <w:rFonts w:ascii="宋体" w:eastAsia="宋体" w:hAnsi="宋体" w:cs="宋体" w:hint="eastAsia"/>
          <w:color w:val="2B2B2B"/>
          <w:sz w:val="21"/>
          <w:szCs w:val="21"/>
        </w:rPr>
      </w:pPr>
      <w:r w:rsidRPr="00622C43">
        <w:rPr>
          <w:rFonts w:ascii="宋体" w:eastAsia="宋体" w:hAnsi="宋体" w:cs="宋体" w:hint="eastAsia"/>
          <w:color w:val="2B2B2B"/>
          <w:sz w:val="21"/>
          <w:szCs w:val="21"/>
        </w:rPr>
        <w:t>为了规范财务行为，配合年终与明年年初的汇算清缴的稽查与审计工作，财务部组织了在本集团公司内的20**年年终财务决算的财务自查活动，在年终决算之前清理了关联企业的往来款项，检查在建工程未作处理的项目，对已支付的财务利息费用及时追踪开具了发票等等一系列的财务自查活动。骋请了税务师事务所对14年的帐务处理做了预审，对审计和自查中发现的问题及时地进行了整改，降低了涉税风险。</w:t>
      </w:r>
    </w:p>
    <w:p w:rsidR="00622C43" w:rsidRPr="00622C43" w:rsidRDefault="00622C43" w:rsidP="00622C43">
      <w:pPr>
        <w:shd w:val="clear" w:color="auto" w:fill="FFFFFF"/>
        <w:adjustRightInd/>
        <w:snapToGrid/>
        <w:spacing w:after="288" w:line="360" w:lineRule="atLeast"/>
        <w:ind w:firstLine="480"/>
        <w:rPr>
          <w:rFonts w:ascii="宋体" w:eastAsia="宋体" w:hAnsi="宋体" w:cs="宋体" w:hint="eastAsia"/>
          <w:color w:val="2B2B2B"/>
          <w:sz w:val="21"/>
          <w:szCs w:val="21"/>
        </w:rPr>
      </w:pPr>
      <w:r w:rsidRPr="00622C43">
        <w:rPr>
          <w:rFonts w:ascii="宋体" w:eastAsia="宋体" w:hAnsi="宋体" w:cs="宋体" w:hint="eastAsia"/>
          <w:color w:val="2B2B2B"/>
          <w:sz w:val="21"/>
          <w:szCs w:val="21"/>
        </w:rPr>
        <w:t>七、组织财务人员培训，提高团队凝聚力财务部组织了两批财务人员培训与经验交流会，对整个财务系统做了工作总结和预期的工作计划展望，将财务人员分成会计、出纳和统计、收费两组进行了分组讨论，及时解决实际工作中存的问题。通过南峰会计师事务所对内部控制和税务风险的专题讲座，丰富了财务人员税务知识。邀请了审计部、资金部、资产部和财务人员做了深入的交流。增强了整个财务链各部门工作的协作性，强化了各岗位会计人员的责任感，促进了各岗位的交流、合作与团结。</w:t>
      </w:r>
    </w:p>
    <w:p w:rsidR="00622C43" w:rsidRPr="00622C43" w:rsidRDefault="00622C43" w:rsidP="00622C43">
      <w:pPr>
        <w:shd w:val="clear" w:color="auto" w:fill="FFFFFF"/>
        <w:adjustRightInd/>
        <w:snapToGrid/>
        <w:spacing w:after="288" w:line="360" w:lineRule="atLeast"/>
        <w:ind w:firstLine="480"/>
        <w:rPr>
          <w:rFonts w:ascii="宋体" w:eastAsia="宋体" w:hAnsi="宋体" w:cs="宋体" w:hint="eastAsia"/>
          <w:color w:val="2B2B2B"/>
          <w:sz w:val="21"/>
          <w:szCs w:val="21"/>
        </w:rPr>
      </w:pPr>
      <w:r w:rsidRPr="00622C43">
        <w:rPr>
          <w:rFonts w:ascii="宋体" w:eastAsia="宋体" w:hAnsi="宋体" w:cs="宋体" w:hint="eastAsia"/>
          <w:color w:val="2B2B2B"/>
          <w:sz w:val="21"/>
          <w:szCs w:val="21"/>
        </w:rPr>
        <w:t>八、提出了全面预算管理方案，建立集团公司全面预算管理模式根据20xx年经营目标和各项成本核算指标的实现情况，财务部提出了全面预算管理的方案，全面预算管理按照企业制定的经营目标、发展目标，层层分解于企业各个经济责任单位，以一系列预算、控制、协调、考核为内容建立起一整套科学完整的指标管理控制系统。在20xx年数据和以前年度各项经营数据的基础上制定了</w:t>
      </w:r>
    </w:p>
    <w:p w:rsidR="00622C43" w:rsidRPr="00622C43" w:rsidRDefault="00622C43" w:rsidP="00622C43">
      <w:pPr>
        <w:shd w:val="clear" w:color="auto" w:fill="FFFFFF"/>
        <w:adjustRightInd/>
        <w:snapToGrid/>
        <w:spacing w:after="288" w:line="360" w:lineRule="atLeast"/>
        <w:ind w:firstLine="480"/>
        <w:rPr>
          <w:rFonts w:ascii="宋体" w:eastAsia="宋体" w:hAnsi="宋体" w:cs="宋体" w:hint="eastAsia"/>
          <w:color w:val="2B2B2B"/>
          <w:sz w:val="21"/>
          <w:szCs w:val="21"/>
        </w:rPr>
      </w:pPr>
      <w:r w:rsidRPr="00622C43">
        <w:rPr>
          <w:rFonts w:ascii="宋体" w:eastAsia="宋体" w:hAnsi="宋体" w:cs="宋体" w:hint="eastAsia"/>
          <w:color w:val="2B2B2B"/>
          <w:sz w:val="21"/>
          <w:szCs w:val="21"/>
        </w:rPr>
        <w:t>20xx年度各单位的成本费用预算、销售额预算、人员预算、目标利润预算等一系列预算指标，希望通过"分散权力，集中监督"来有效配置企业资源，提高管理效果，实现企业目标</w:t>
      </w:r>
      <w:bookmarkStart w:id="2" w:name="gkstk3"/>
      <w:bookmarkEnd w:id="2"/>
      <w:r w:rsidRPr="00622C43">
        <w:rPr>
          <w:rFonts w:ascii="宋体" w:eastAsia="宋体" w:hAnsi="宋体" w:cs="宋体"/>
          <w:color w:val="2B2B2B"/>
          <w:sz w:val="21"/>
          <w:szCs w:val="21"/>
        </w:rPr>
        <w:fldChar w:fldCharType="begin"/>
      </w:r>
      <w:r w:rsidRPr="00622C43">
        <w:rPr>
          <w:rFonts w:ascii="宋体" w:eastAsia="宋体" w:hAnsi="宋体" w:cs="宋体"/>
          <w:color w:val="2B2B2B"/>
          <w:sz w:val="21"/>
          <w:szCs w:val="21"/>
        </w:rPr>
        <w:instrText xml:space="preserve"> HYPERLINK "http://www.gkstk.com/article/wk-78500000968662.html" \l "gkstk3" </w:instrText>
      </w:r>
      <w:r w:rsidRPr="00622C43">
        <w:rPr>
          <w:rFonts w:ascii="宋体" w:eastAsia="宋体" w:hAnsi="宋体" w:cs="宋体"/>
          <w:color w:val="2B2B2B"/>
          <w:sz w:val="21"/>
          <w:szCs w:val="21"/>
        </w:rPr>
        <w:fldChar w:fldCharType="separate"/>
      </w:r>
      <w:r w:rsidRPr="00622C43">
        <w:rPr>
          <w:rFonts w:ascii="宋体" w:eastAsia="宋体" w:hAnsi="宋体" w:cs="宋体" w:hint="eastAsia"/>
          <w:color w:val="2B2B2B"/>
          <w:sz w:val="21"/>
        </w:rPr>
        <w:t>2016年度企业财务部工作总结</w:t>
      </w:r>
      <w:r w:rsidRPr="00622C43">
        <w:rPr>
          <w:rFonts w:ascii="宋体" w:eastAsia="宋体" w:hAnsi="宋体" w:cs="宋体"/>
          <w:color w:val="2B2B2B"/>
          <w:sz w:val="21"/>
          <w:szCs w:val="21"/>
        </w:rPr>
        <w:fldChar w:fldCharType="end"/>
      </w:r>
      <w:hyperlink r:id="rId10" w:history="1">
        <w:r w:rsidRPr="00622C43">
          <w:rPr>
            <w:rFonts w:ascii="宋体" w:eastAsia="宋体" w:hAnsi="宋体" w:cs="宋体" w:hint="eastAsia"/>
            <w:color w:val="2B2B2B"/>
            <w:sz w:val="21"/>
          </w:rPr>
          <w:t>工作总结</w:t>
        </w:r>
      </w:hyperlink>
      <w:r w:rsidRPr="00622C43">
        <w:rPr>
          <w:rFonts w:ascii="宋体" w:eastAsia="宋体" w:hAnsi="宋体" w:cs="宋体" w:hint="eastAsia"/>
          <w:color w:val="2B2B2B"/>
          <w:sz w:val="21"/>
          <w:szCs w:val="21"/>
        </w:rPr>
        <w:t>。20xx年，为实现本集团公司的全面预算管理和总体发展目标，财务部的工作任重而道远。为此，需要在以下几个方面继续做好工作：1、做好上半年和第一季度的所得税汇算清缴工作，合理地降低各项税务风险。2、根据全面预算管理制度和预算管理指标跟踪预算的执行情况，监控预算费用的执行和超预算费用的初步审核，按月准确及时地提供预算执行情况的汇总分析，为实现本集团和各单位的预算指标提出可行性措施或建议。</w:t>
      </w:r>
    </w:p>
    <w:p w:rsidR="00622C43" w:rsidRPr="00622C43" w:rsidRDefault="00622C43" w:rsidP="00622C43">
      <w:pPr>
        <w:shd w:val="clear" w:color="auto" w:fill="FFFFFF"/>
        <w:adjustRightInd/>
        <w:snapToGrid/>
        <w:spacing w:after="288" w:line="360" w:lineRule="atLeast"/>
        <w:ind w:firstLine="480"/>
        <w:rPr>
          <w:rFonts w:ascii="宋体" w:eastAsia="宋体" w:hAnsi="宋体" w:cs="宋体" w:hint="eastAsia"/>
          <w:color w:val="2B2B2B"/>
          <w:sz w:val="21"/>
          <w:szCs w:val="21"/>
        </w:rPr>
      </w:pPr>
      <w:r w:rsidRPr="00622C43">
        <w:rPr>
          <w:rFonts w:ascii="宋体" w:eastAsia="宋体" w:hAnsi="宋体" w:cs="宋体" w:hint="eastAsia"/>
          <w:b/>
          <w:bCs/>
          <w:color w:val="2B2B2B"/>
          <w:sz w:val="21"/>
        </w:rPr>
        <w:lastRenderedPageBreak/>
        <w:t>2016年度企业财务部工作总结</w:t>
      </w:r>
    </w:p>
    <w:p w:rsidR="00622C43" w:rsidRPr="00622C43" w:rsidRDefault="00622C43" w:rsidP="00622C43">
      <w:pPr>
        <w:shd w:val="clear" w:color="auto" w:fill="FFFFFF"/>
        <w:adjustRightInd/>
        <w:snapToGrid/>
        <w:spacing w:after="288" w:line="360" w:lineRule="atLeast"/>
        <w:ind w:firstLine="480"/>
        <w:rPr>
          <w:rFonts w:ascii="宋体" w:eastAsia="宋体" w:hAnsi="宋体" w:cs="宋体" w:hint="eastAsia"/>
          <w:color w:val="2B2B2B"/>
          <w:sz w:val="21"/>
          <w:szCs w:val="21"/>
        </w:rPr>
      </w:pPr>
      <w:r w:rsidRPr="00622C43">
        <w:rPr>
          <w:rFonts w:ascii="宋体" w:eastAsia="宋体" w:hAnsi="宋体" w:cs="宋体" w:hint="eastAsia"/>
          <w:color w:val="2B2B2B"/>
          <w:sz w:val="21"/>
          <w:szCs w:val="21"/>
        </w:rPr>
        <w:t>20xx年财务工作亮点不多，批评不少，这有客观的原因，但总体上，计财处的职工还是本着洁身自好，恪尽职守，善用其财，无愧其禄的工作理念，踏踏实实工作，提高了服务质量，保证了职工的吃饭钱，主要工作总结如下：</w:t>
      </w:r>
    </w:p>
    <w:p w:rsidR="00622C43" w:rsidRPr="00622C43" w:rsidRDefault="00622C43" w:rsidP="00622C43">
      <w:pPr>
        <w:shd w:val="clear" w:color="auto" w:fill="FFFFFF"/>
        <w:adjustRightInd/>
        <w:snapToGrid/>
        <w:spacing w:after="288" w:line="360" w:lineRule="atLeast"/>
        <w:ind w:firstLine="480"/>
        <w:rPr>
          <w:rFonts w:ascii="宋体" w:eastAsia="宋体" w:hAnsi="宋体" w:cs="宋体" w:hint="eastAsia"/>
          <w:color w:val="2B2B2B"/>
          <w:sz w:val="21"/>
          <w:szCs w:val="21"/>
        </w:rPr>
      </w:pPr>
      <w:r w:rsidRPr="00622C43">
        <w:rPr>
          <w:rFonts w:ascii="宋体" w:eastAsia="宋体" w:hAnsi="宋体" w:cs="宋体" w:hint="eastAsia"/>
          <w:color w:val="2B2B2B"/>
          <w:sz w:val="21"/>
          <w:szCs w:val="21"/>
        </w:rPr>
        <w:t>一是加强了内部管理，提高了资金的安全性， 健全了处务会议制度，每周一处务会进行上周工作检查与本周工作安排，进行业务学习，提高了工作效率，进行了岗位调整，锻炼了队伍，</w:t>
      </w:r>
    </w:p>
    <w:p w:rsidR="00622C43" w:rsidRPr="00622C43" w:rsidRDefault="00622C43" w:rsidP="00622C43">
      <w:pPr>
        <w:shd w:val="clear" w:color="auto" w:fill="FFFFFF"/>
        <w:adjustRightInd/>
        <w:snapToGrid/>
        <w:spacing w:after="288" w:line="360" w:lineRule="atLeast"/>
        <w:ind w:firstLine="480"/>
        <w:rPr>
          <w:rFonts w:ascii="宋体" w:eastAsia="宋体" w:hAnsi="宋体" w:cs="宋体" w:hint="eastAsia"/>
          <w:color w:val="2B2B2B"/>
          <w:sz w:val="21"/>
          <w:szCs w:val="21"/>
        </w:rPr>
      </w:pPr>
      <w:r w:rsidRPr="00622C43">
        <w:rPr>
          <w:rFonts w:ascii="宋体" w:eastAsia="宋体" w:hAnsi="宋体" w:cs="宋体" w:hint="eastAsia"/>
          <w:color w:val="2B2B2B"/>
          <w:sz w:val="21"/>
          <w:szCs w:val="21"/>
        </w:rPr>
        <w:t>二是积极向上级争取各种资金，争取财政资金安全隐患200万元，增加财政拨付煤炭可持续发展基金500万元，比20xx年增中200万元。争取地方债券资金800万元。计财处在20xx年没有等待，观望，而是在校办的支持下，积极主动地向上级部门沟通，积极和教育厅、财政厅及省发改委联系，这些资金在一定程度上改善了学校的财务状况。</w:t>
      </w:r>
    </w:p>
    <w:p w:rsidR="00622C43" w:rsidRPr="00622C43" w:rsidRDefault="00622C43" w:rsidP="00622C43">
      <w:pPr>
        <w:shd w:val="clear" w:color="auto" w:fill="FFFFFF"/>
        <w:adjustRightInd/>
        <w:snapToGrid/>
        <w:spacing w:after="288" w:line="360" w:lineRule="atLeast"/>
        <w:ind w:firstLine="480"/>
        <w:rPr>
          <w:rFonts w:ascii="宋体" w:eastAsia="宋体" w:hAnsi="宋体" w:cs="宋体" w:hint="eastAsia"/>
          <w:color w:val="2B2B2B"/>
          <w:sz w:val="21"/>
          <w:szCs w:val="21"/>
        </w:rPr>
      </w:pPr>
      <w:r w:rsidRPr="00622C43">
        <w:rPr>
          <w:rFonts w:ascii="宋体" w:eastAsia="宋体" w:hAnsi="宋体" w:cs="宋体" w:hint="eastAsia"/>
          <w:color w:val="2B2B2B"/>
          <w:sz w:val="21"/>
          <w:szCs w:val="21"/>
        </w:rPr>
        <w:t>三是协助实验实训中心对其争取的中央财政支持资金225万元的项目，进行了设备的招标、采购及资金的支付工作。</w:t>
      </w:r>
    </w:p>
    <w:p w:rsidR="00622C43" w:rsidRPr="00622C43" w:rsidRDefault="00622C43" w:rsidP="00622C43">
      <w:pPr>
        <w:shd w:val="clear" w:color="auto" w:fill="FFFFFF"/>
        <w:adjustRightInd/>
        <w:snapToGrid/>
        <w:spacing w:after="288" w:line="360" w:lineRule="atLeast"/>
        <w:ind w:firstLine="480"/>
        <w:rPr>
          <w:rFonts w:ascii="宋体" w:eastAsia="宋体" w:hAnsi="宋体" w:cs="宋体" w:hint="eastAsia"/>
          <w:color w:val="2B2B2B"/>
          <w:sz w:val="21"/>
          <w:szCs w:val="21"/>
        </w:rPr>
      </w:pPr>
      <w:r w:rsidRPr="00622C43">
        <w:rPr>
          <w:rFonts w:ascii="宋体" w:eastAsia="宋体" w:hAnsi="宋体" w:cs="宋体" w:hint="eastAsia"/>
          <w:color w:val="2B2B2B"/>
          <w:sz w:val="21"/>
          <w:szCs w:val="21"/>
        </w:rPr>
        <w:t>四是增加银行贷款XX万元(20xx.1.18)，贷款银行阳泉市商业银行。</w:t>
      </w:r>
    </w:p>
    <w:p w:rsidR="00622C43" w:rsidRPr="00622C43" w:rsidRDefault="00622C43" w:rsidP="00622C43">
      <w:pPr>
        <w:shd w:val="clear" w:color="auto" w:fill="FFFFFF"/>
        <w:adjustRightInd/>
        <w:snapToGrid/>
        <w:spacing w:after="288" w:line="360" w:lineRule="atLeast"/>
        <w:ind w:firstLine="480"/>
        <w:rPr>
          <w:rFonts w:ascii="宋体" w:eastAsia="宋体" w:hAnsi="宋体" w:cs="宋体" w:hint="eastAsia"/>
          <w:color w:val="2B2B2B"/>
          <w:sz w:val="21"/>
          <w:szCs w:val="21"/>
        </w:rPr>
      </w:pPr>
      <w:r w:rsidRPr="00622C43">
        <w:rPr>
          <w:rFonts w:ascii="宋体" w:eastAsia="宋体" w:hAnsi="宋体" w:cs="宋体" w:hint="eastAsia"/>
          <w:color w:val="2B2B2B"/>
          <w:sz w:val="21"/>
          <w:szCs w:val="21"/>
        </w:rPr>
        <w:t>五是从市财政争取借款2950万，用于基本建设与土地证的办理</w:t>
      </w:r>
    </w:p>
    <w:p w:rsidR="00622C43" w:rsidRPr="00622C43" w:rsidRDefault="00622C43" w:rsidP="00622C43">
      <w:pPr>
        <w:shd w:val="clear" w:color="auto" w:fill="FFFFFF"/>
        <w:adjustRightInd/>
        <w:snapToGrid/>
        <w:spacing w:after="0"/>
        <w:rPr>
          <w:ins w:id="3" w:author="Unknown"/>
          <w:rFonts w:eastAsia="宋体" w:cs="Tahoma" w:hint="eastAsia"/>
          <w:color w:val="2B2B2B"/>
          <w:sz w:val="18"/>
          <w:szCs w:val="18"/>
        </w:rPr>
      </w:pPr>
      <w:r>
        <w:rPr>
          <w:rFonts w:eastAsia="宋体" w:cs="Tahoma"/>
          <w:noProof/>
          <w:color w:val="2B2B2B"/>
          <w:sz w:val="18"/>
          <w:szCs w:val="18"/>
        </w:rPr>
        <w:drawing>
          <wp:inline distT="0" distB="0" distL="0" distR="0">
            <wp:extent cx="247650" cy="247650"/>
            <wp:effectExtent l="19050" t="0" r="0" b="0"/>
            <wp:docPr id="1" name="图片 1" descr="http://atanx.alicdn.com/t/img/TB1DmcoJXXXXXavXpXXXXXXXXXX-26-26.png">
              <a:hlinkClick xmlns:a="http://schemas.openxmlformats.org/drawingml/2006/main" r:id="rId11" tgtFrame="_blank" tooltip="我也要申请橱窗推广"/>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tanx.alicdn.com/t/img/TB1DmcoJXXXXXavXpXXXXXXXXXX-26-26.png"/>
                    <pic:cNvPicPr>
                      <a:picLocks noChangeAspect="1" noChangeArrowheads="1"/>
                    </pic:cNvPicPr>
                  </pic:nvPicPr>
                  <pic:blipFill>
                    <a:blip r:embed="rId12" cstate="print"/>
                    <a:srcRect/>
                    <a:stretch>
                      <a:fillRect/>
                    </a:stretch>
                  </pic:blipFill>
                  <pic:spPr bwMode="auto">
                    <a:xfrm>
                      <a:off x="0" y="0"/>
                      <a:ext cx="247650" cy="247650"/>
                    </a:xfrm>
                    <a:prstGeom prst="rect">
                      <a:avLst/>
                    </a:prstGeom>
                    <a:noFill/>
                    <a:ln w="9525">
                      <a:noFill/>
                      <a:miter lim="800000"/>
                      <a:headEnd/>
                      <a:tailEnd/>
                    </a:ln>
                  </pic:spPr>
                </pic:pic>
              </a:graphicData>
            </a:graphic>
          </wp:inline>
        </w:drawing>
      </w:r>
      <w:r>
        <w:rPr>
          <w:rFonts w:eastAsia="宋体" w:cs="Tahoma"/>
          <w:noProof/>
          <w:color w:val="2B2B2B"/>
          <w:sz w:val="18"/>
          <w:szCs w:val="18"/>
        </w:rPr>
        <w:drawing>
          <wp:inline distT="0" distB="0" distL="0" distR="0">
            <wp:extent cx="381000" cy="247650"/>
            <wp:effectExtent l="19050" t="0" r="0" b="0"/>
            <wp:docPr id="2" name="图片 2" descr="http://atanx.alicdn.com/t/img/TB1tWvVJFXXXXc_aXXXXXXXXXXX-40-26.p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tanx.alicdn.com/t/img/TB1tWvVJFXXXXc_aXXXXXXXXXXX-40-26.png"/>
                    <pic:cNvPicPr>
                      <a:picLocks noChangeAspect="1" noChangeArrowheads="1"/>
                    </pic:cNvPicPr>
                  </pic:nvPicPr>
                  <pic:blipFill>
                    <a:blip r:embed="rId14" cstate="print"/>
                    <a:srcRect/>
                    <a:stretch>
                      <a:fillRect/>
                    </a:stretch>
                  </pic:blipFill>
                  <pic:spPr bwMode="auto">
                    <a:xfrm>
                      <a:off x="0" y="0"/>
                      <a:ext cx="381000" cy="247650"/>
                    </a:xfrm>
                    <a:prstGeom prst="rect">
                      <a:avLst/>
                    </a:prstGeom>
                    <a:noFill/>
                    <a:ln w="9525">
                      <a:noFill/>
                      <a:miter lim="800000"/>
                      <a:headEnd/>
                      <a:tailEnd/>
                    </a:ln>
                  </pic:spPr>
                </pic:pic>
              </a:graphicData>
            </a:graphic>
          </wp:inline>
        </w:drawing>
      </w:r>
    </w:p>
    <w:p w:rsidR="00622C43" w:rsidRPr="00622C43" w:rsidRDefault="00622C43" w:rsidP="00622C43">
      <w:pPr>
        <w:shd w:val="clear" w:color="auto" w:fill="FFFFFF"/>
        <w:adjustRightInd/>
        <w:snapToGrid/>
        <w:spacing w:after="288" w:line="360" w:lineRule="atLeast"/>
        <w:ind w:firstLine="480"/>
        <w:rPr>
          <w:rFonts w:ascii="宋体" w:eastAsia="宋体" w:hAnsi="宋体" w:cs="宋体"/>
          <w:color w:val="2B2B2B"/>
          <w:sz w:val="21"/>
          <w:szCs w:val="21"/>
        </w:rPr>
      </w:pPr>
      <w:r w:rsidRPr="00622C43">
        <w:rPr>
          <w:rFonts w:ascii="宋体" w:eastAsia="宋体" w:hAnsi="宋体" w:cs="宋体" w:hint="eastAsia"/>
          <w:color w:val="2B2B2B"/>
          <w:sz w:val="21"/>
          <w:szCs w:val="21"/>
        </w:rPr>
        <w:t>今后工作重心如下：</w:t>
      </w:r>
    </w:p>
    <w:p w:rsidR="00622C43" w:rsidRPr="00622C43" w:rsidRDefault="00622C43" w:rsidP="00622C43">
      <w:pPr>
        <w:shd w:val="clear" w:color="auto" w:fill="FFFFFF"/>
        <w:adjustRightInd/>
        <w:snapToGrid/>
        <w:spacing w:after="288" w:line="360" w:lineRule="atLeast"/>
        <w:ind w:firstLine="480"/>
        <w:rPr>
          <w:rFonts w:ascii="宋体" w:eastAsia="宋体" w:hAnsi="宋体" w:cs="宋体" w:hint="eastAsia"/>
          <w:color w:val="2B2B2B"/>
          <w:sz w:val="21"/>
          <w:szCs w:val="21"/>
        </w:rPr>
      </w:pPr>
      <w:r w:rsidRPr="00622C43">
        <w:rPr>
          <w:rFonts w:ascii="宋体" w:eastAsia="宋体" w:hAnsi="宋体" w:cs="宋体" w:hint="eastAsia"/>
          <w:color w:val="2B2B2B"/>
          <w:sz w:val="21"/>
          <w:szCs w:val="21"/>
        </w:rPr>
        <w:t>一、加强内部管理，尤其是对于大额资金的支付、重大合同的签订须慎重决策，以免扩大债务，对于内部经费的使用也须加强审计和监督，以节约资金，树立良好的办学风气;</w:t>
      </w:r>
    </w:p>
    <w:p w:rsidR="00622C43" w:rsidRPr="00622C43" w:rsidRDefault="00622C43" w:rsidP="00622C43">
      <w:pPr>
        <w:shd w:val="clear" w:color="auto" w:fill="FFFFFF"/>
        <w:adjustRightInd/>
        <w:snapToGrid/>
        <w:spacing w:after="288" w:line="360" w:lineRule="atLeast"/>
        <w:ind w:firstLine="480"/>
        <w:rPr>
          <w:rFonts w:ascii="宋体" w:eastAsia="宋体" w:hAnsi="宋体" w:cs="宋体" w:hint="eastAsia"/>
          <w:color w:val="2B2B2B"/>
          <w:sz w:val="21"/>
          <w:szCs w:val="21"/>
        </w:rPr>
      </w:pPr>
      <w:r w:rsidRPr="00622C43">
        <w:rPr>
          <w:rFonts w:ascii="宋体" w:eastAsia="宋体" w:hAnsi="宋体" w:cs="宋体" w:hint="eastAsia"/>
          <w:color w:val="2B2B2B"/>
          <w:sz w:val="21"/>
          <w:szCs w:val="21"/>
        </w:rPr>
        <w:t>二、对以前年度的合同要重新审定，不合理的要花大力所纠正，终止给学校带来负面效应的不合理合同;</w:t>
      </w:r>
    </w:p>
    <w:p w:rsidR="00622C43" w:rsidRPr="00622C43" w:rsidRDefault="00622C43" w:rsidP="00622C43">
      <w:pPr>
        <w:shd w:val="clear" w:color="auto" w:fill="FFFFFF"/>
        <w:adjustRightInd/>
        <w:snapToGrid/>
        <w:spacing w:after="288" w:line="360" w:lineRule="atLeast"/>
        <w:ind w:firstLine="480"/>
        <w:rPr>
          <w:rFonts w:ascii="宋体" w:eastAsia="宋体" w:hAnsi="宋体" w:cs="宋体" w:hint="eastAsia"/>
          <w:color w:val="2B2B2B"/>
          <w:sz w:val="21"/>
          <w:szCs w:val="21"/>
        </w:rPr>
      </w:pPr>
      <w:r w:rsidRPr="00622C43">
        <w:rPr>
          <w:rFonts w:ascii="宋体" w:eastAsia="宋体" w:hAnsi="宋体" w:cs="宋体" w:hint="eastAsia"/>
          <w:color w:val="2B2B2B"/>
          <w:sz w:val="21"/>
          <w:szCs w:val="21"/>
        </w:rPr>
        <w:t>三、加强争取外援的工作，尤其加强上级主管部门和财政厅的财政补助资金，同时，发动社会力量，进行办学捐助，以期缓解债务压力;</w:t>
      </w:r>
    </w:p>
    <w:p w:rsidR="00622C43" w:rsidRPr="00622C43" w:rsidRDefault="00622C43" w:rsidP="00622C43">
      <w:pPr>
        <w:shd w:val="clear" w:color="auto" w:fill="FFFFFF"/>
        <w:adjustRightInd/>
        <w:snapToGrid/>
        <w:spacing w:after="288" w:line="360" w:lineRule="atLeast"/>
        <w:ind w:firstLine="480"/>
        <w:rPr>
          <w:rFonts w:ascii="宋体" w:eastAsia="宋体" w:hAnsi="宋体" w:cs="宋体" w:hint="eastAsia"/>
          <w:color w:val="2B2B2B"/>
          <w:sz w:val="21"/>
          <w:szCs w:val="21"/>
        </w:rPr>
      </w:pPr>
      <w:r w:rsidRPr="00622C43">
        <w:rPr>
          <w:rFonts w:ascii="宋体" w:eastAsia="宋体" w:hAnsi="宋体" w:cs="宋体" w:hint="eastAsia"/>
          <w:color w:val="2B2B2B"/>
          <w:sz w:val="21"/>
          <w:szCs w:val="21"/>
        </w:rPr>
        <w:t>四、做好和债务单位的沟通工作，以期弱化矛盾，保证一个良好的办学环境，减少对上级可能的负面影响……</w:t>
      </w:r>
    </w:p>
    <w:p w:rsidR="00622C43" w:rsidRPr="00622C43" w:rsidRDefault="00622C43" w:rsidP="00622C43">
      <w:pPr>
        <w:shd w:val="clear" w:color="auto" w:fill="FFFFFF"/>
        <w:adjustRightInd/>
        <w:snapToGrid/>
        <w:spacing w:after="288" w:line="360" w:lineRule="atLeast"/>
        <w:ind w:firstLine="480"/>
        <w:rPr>
          <w:rFonts w:ascii="宋体" w:eastAsia="宋体" w:hAnsi="宋体" w:cs="宋体" w:hint="eastAsia"/>
          <w:color w:val="2B2B2B"/>
          <w:sz w:val="21"/>
          <w:szCs w:val="21"/>
        </w:rPr>
      </w:pPr>
      <w:r w:rsidRPr="00622C43">
        <w:rPr>
          <w:rFonts w:ascii="宋体" w:eastAsia="宋体" w:hAnsi="宋体" w:cs="宋体" w:hint="eastAsia"/>
          <w:color w:val="2B2B2B"/>
          <w:sz w:val="21"/>
          <w:szCs w:val="21"/>
        </w:rPr>
        <w:t>总体讲来，近年来，计财处对外利用各种社会关系，在教育厅的支持下，XX年从财政厅争取了400余万元资金，20xx年争取了650万元，20xx年增加了325万元，一定程度上减轻了资金压力。同时，加强了北欧贷款的工作并基本完成;今年又积极主动向财政厅汇报了债务情况，并积极争取了财政厅可能给予的债务减免及利息减免，这都与校领导的直接</w:t>
      </w:r>
      <w:r w:rsidRPr="00622C43">
        <w:rPr>
          <w:rFonts w:ascii="宋体" w:eastAsia="宋体" w:hAnsi="宋体" w:cs="宋体" w:hint="eastAsia"/>
          <w:color w:val="2B2B2B"/>
          <w:sz w:val="21"/>
          <w:szCs w:val="21"/>
        </w:rPr>
        <w:lastRenderedPageBreak/>
        <w:t>指导与支持密不或分，如果没有校领导的指导，没有上级部门的理解与支持，上述工作难以有效完成;当然，对内计财处也完善了财务制度、严格财经纪律，制定了详细的管理程度与细则，出台了几个主要的财务管理制度，并上报了校领导;加强了资金管理，保证了学校整体的平稳运作;对管理工作进行优化，实现了学费收缴的无现金管理，加强了财务人员业务素质的教育和提高，基本上将这一年应付下来了。但计财处也深深知道：我们今天所做的与上级领导的要求以及兄弟院校的水平相比，尚有较大的差距。和职工与领导的要求相去也甚远，有负大家的期望。</w:t>
      </w:r>
    </w:p>
    <w:p w:rsidR="00622C43" w:rsidRPr="00622C43" w:rsidRDefault="00622C43" w:rsidP="00622C43">
      <w:pPr>
        <w:shd w:val="clear" w:color="auto" w:fill="FFFFFF"/>
        <w:adjustRightInd/>
        <w:snapToGrid/>
        <w:spacing w:after="288" w:line="360" w:lineRule="atLeast"/>
        <w:ind w:firstLine="480"/>
        <w:rPr>
          <w:rFonts w:ascii="宋体" w:eastAsia="宋体" w:hAnsi="宋体" w:cs="宋体"/>
          <w:color w:val="2B2B2B"/>
          <w:sz w:val="21"/>
          <w:szCs w:val="21"/>
        </w:rPr>
      </w:pPr>
      <w:r w:rsidRPr="00622C43">
        <w:rPr>
          <w:rFonts w:ascii="宋体" w:eastAsia="宋体" w:hAnsi="宋体" w:cs="宋体" w:hint="eastAsia"/>
          <w:color w:val="2B2B2B"/>
          <w:sz w:val="21"/>
          <w:szCs w:val="21"/>
        </w:rPr>
        <w:t>雄关漫道真如铁，而今迈步从头越，我们深深相信：今后在校领导的支持下，我们计财处一定会努力完善和加强诸方面工作，积极服务于领导，为领导的决策提供客观财务数据，以促进我校进入良性发展的轨道。</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compat>
    <w:useFELayout/>
  </w:compat>
  <w:rsids>
    <w:rsidRoot w:val="00D31D50"/>
    <w:rsid w:val="00323B43"/>
    <w:rsid w:val="003D37D8"/>
    <w:rsid w:val="00426133"/>
    <w:rsid w:val="004358AB"/>
    <w:rsid w:val="00622C43"/>
    <w:rsid w:val="008B7726"/>
    <w:rsid w:val="00973B75"/>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link w:val="1Char"/>
    <w:uiPriority w:val="9"/>
    <w:qFormat/>
    <w:rsid w:val="00622C43"/>
    <w:pPr>
      <w:adjustRightInd/>
      <w:snapToGrid/>
      <w:spacing w:before="100" w:beforeAutospacing="1" w:after="100" w:afterAutospacing="1"/>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22C43"/>
    <w:rPr>
      <w:rFonts w:ascii="宋体" w:eastAsia="宋体" w:hAnsi="宋体" w:cs="宋体"/>
      <w:b/>
      <w:bCs/>
      <w:kern w:val="36"/>
      <w:sz w:val="48"/>
      <w:szCs w:val="48"/>
    </w:rPr>
  </w:style>
  <w:style w:type="paragraph" w:styleId="a3">
    <w:name w:val="Normal (Web)"/>
    <w:basedOn w:val="a"/>
    <w:uiPriority w:val="99"/>
    <w:semiHidden/>
    <w:unhideWhenUsed/>
    <w:rsid w:val="00622C43"/>
    <w:pPr>
      <w:adjustRightInd/>
      <w:snapToGrid/>
      <w:spacing w:before="100" w:beforeAutospacing="1" w:after="100" w:afterAutospacing="1"/>
    </w:pPr>
    <w:rPr>
      <w:rFonts w:ascii="宋体" w:eastAsia="宋体" w:hAnsi="宋体" w:cs="宋体"/>
      <w:sz w:val="24"/>
      <w:szCs w:val="24"/>
    </w:rPr>
  </w:style>
  <w:style w:type="character" w:styleId="a4">
    <w:name w:val="Strong"/>
    <w:basedOn w:val="a0"/>
    <w:uiPriority w:val="22"/>
    <w:qFormat/>
    <w:rsid w:val="00622C43"/>
    <w:rPr>
      <w:b/>
      <w:bCs/>
    </w:rPr>
  </w:style>
  <w:style w:type="character" w:styleId="a5">
    <w:name w:val="Hyperlink"/>
    <w:basedOn w:val="a0"/>
    <w:uiPriority w:val="99"/>
    <w:semiHidden/>
    <w:unhideWhenUsed/>
    <w:rsid w:val="00622C43"/>
    <w:rPr>
      <w:color w:val="0000FF"/>
      <w:u w:val="single"/>
    </w:rPr>
  </w:style>
  <w:style w:type="character" w:customStyle="1" w:styleId="apple-converted-space">
    <w:name w:val="apple-converted-space"/>
    <w:basedOn w:val="a0"/>
    <w:rsid w:val="00622C43"/>
  </w:style>
  <w:style w:type="paragraph" w:styleId="a6">
    <w:name w:val="Balloon Text"/>
    <w:basedOn w:val="a"/>
    <w:link w:val="Char"/>
    <w:uiPriority w:val="99"/>
    <w:semiHidden/>
    <w:unhideWhenUsed/>
    <w:rsid w:val="00622C43"/>
    <w:pPr>
      <w:spacing w:after="0"/>
    </w:pPr>
    <w:rPr>
      <w:sz w:val="18"/>
      <w:szCs w:val="18"/>
    </w:rPr>
  </w:style>
  <w:style w:type="character" w:customStyle="1" w:styleId="Char">
    <w:name w:val="批注框文本 Char"/>
    <w:basedOn w:val="a0"/>
    <w:link w:val="a6"/>
    <w:uiPriority w:val="99"/>
    <w:semiHidden/>
    <w:rsid w:val="00622C43"/>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divs>
    <w:div w:id="500049651">
      <w:bodyDiv w:val="1"/>
      <w:marLeft w:val="0"/>
      <w:marRight w:val="0"/>
      <w:marTop w:val="0"/>
      <w:marBottom w:val="0"/>
      <w:divBdr>
        <w:top w:val="none" w:sz="0" w:space="0" w:color="auto"/>
        <w:left w:val="none" w:sz="0" w:space="0" w:color="auto"/>
        <w:bottom w:val="none" w:sz="0" w:space="0" w:color="auto"/>
        <w:right w:val="none" w:sz="0" w:space="0" w:color="auto"/>
      </w:divBdr>
    </w:div>
    <w:div w:id="1143037313">
      <w:bodyDiv w:val="1"/>
      <w:marLeft w:val="0"/>
      <w:marRight w:val="0"/>
      <w:marTop w:val="0"/>
      <w:marBottom w:val="0"/>
      <w:divBdr>
        <w:top w:val="none" w:sz="0" w:space="0" w:color="auto"/>
        <w:left w:val="none" w:sz="0" w:space="0" w:color="auto"/>
        <w:bottom w:val="none" w:sz="0" w:space="0" w:color="auto"/>
        <w:right w:val="none" w:sz="0" w:space="0" w:color="auto"/>
      </w:divBdr>
      <w:divsChild>
        <w:div w:id="1174758886">
          <w:marLeft w:val="0"/>
          <w:marRight w:val="75"/>
          <w:marTop w:val="0"/>
          <w:marBottom w:val="0"/>
          <w:divBdr>
            <w:top w:val="none" w:sz="0" w:space="0" w:color="auto"/>
            <w:left w:val="none" w:sz="0" w:space="0" w:color="auto"/>
            <w:bottom w:val="none" w:sz="0" w:space="0" w:color="auto"/>
            <w:right w:val="none" w:sz="0" w:space="0" w:color="auto"/>
          </w:divBdr>
          <w:divsChild>
            <w:div w:id="104205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kstk.com/article/wk-78500000968662.html" TargetMode="External"/><Relationship Id="rId13" Type="http://schemas.openxmlformats.org/officeDocument/2006/relationships/hyperlink" Target="javascript:;" TargetMode="External"/><Relationship Id="rId3" Type="http://schemas.openxmlformats.org/officeDocument/2006/relationships/webSettings" Target="webSettings.xml"/><Relationship Id="rId7" Type="http://schemas.openxmlformats.org/officeDocument/2006/relationships/hyperlink" Target="http://www.gkstk.com/article/wk-78500000968662.html" TargetMode="External"/><Relationship Id="rId12" Type="http://schemas.openxmlformats.org/officeDocument/2006/relationships/image" Target="media/image1.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gkstk.com/article/wk-78500000996771.html" TargetMode="External"/><Relationship Id="rId11" Type="http://schemas.openxmlformats.org/officeDocument/2006/relationships/hyperlink" Target="http://pro.taobao.com/index.htm?spm=a2320.7388781.1998051528.5.JOvNkN" TargetMode="External"/><Relationship Id="rId5" Type="http://schemas.openxmlformats.org/officeDocument/2006/relationships/hyperlink" Target="http://www.gkstk.com/article/list-zongjie.html" TargetMode="External"/><Relationship Id="rId15" Type="http://schemas.openxmlformats.org/officeDocument/2006/relationships/fontTable" Target="fontTable.xml"/><Relationship Id="rId10" Type="http://schemas.openxmlformats.org/officeDocument/2006/relationships/hyperlink" Target="http://www.gkstk.com/article/list-zongjie.html" TargetMode="External"/><Relationship Id="rId4" Type="http://schemas.openxmlformats.org/officeDocument/2006/relationships/hyperlink" Target="http://www.gkstk.com/article/wk-50300808781611.html" TargetMode="External"/><Relationship Id="rId9" Type="http://schemas.openxmlformats.org/officeDocument/2006/relationships/hyperlink" Target="http://www.gkstk.com/" TargetMode="External"/><Relationship Id="rId14"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985</Words>
  <Characters>5620</Characters>
  <Application>Microsoft Office Word</Application>
  <DocSecurity>0</DocSecurity>
  <Lines>46</Lines>
  <Paragraphs>13</Paragraphs>
  <ScaleCrop>false</ScaleCrop>
  <Company/>
  <LinksUpToDate>false</LinksUpToDate>
  <CharactersWithSpaces>6592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3</cp:revision>
  <dcterms:created xsi:type="dcterms:W3CDTF">2008-09-11T17:20:00Z</dcterms:created>
  <dcterms:modified xsi:type="dcterms:W3CDTF">2017-01-18T07:56:00Z</dcterms:modified>
</cp:coreProperties>
</file>